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18" w:rsidRDefault="00612718" w:rsidP="00612718">
      <w:pPr>
        <w:pStyle w:val="berschrift1"/>
      </w:pPr>
      <w:proofErr w:type="spellStart"/>
      <w:r>
        <w:t>Schnellbausteine</w:t>
      </w:r>
      <w:proofErr w:type="spellEnd"/>
    </w:p>
    <w:p w:rsidR="00581FA6" w:rsidRPr="00581FA6" w:rsidRDefault="00581FA6" w:rsidP="00581FA6">
      <w:proofErr w:type="spellStart"/>
      <w:r>
        <w:t>Nur</w:t>
      </w:r>
      <w:proofErr w:type="spellEnd"/>
      <w:r>
        <w:t xml:space="preserve"> in Word und Outlook!</w:t>
      </w:r>
      <w:ins w:id="0" w:author="Dietmar Gieringer" w:date="2013-04-29T19:48:00Z">
        <w:r w:rsidR="00573606">
          <w:t xml:space="preserve"> Excel und PowerPoint </w:t>
        </w:r>
        <w:proofErr w:type="spellStart"/>
        <w:r w:rsidR="00573606">
          <w:t>kennen</w:t>
        </w:r>
        <w:proofErr w:type="spellEnd"/>
        <w:r w:rsidR="00573606">
          <w:t xml:space="preserve"> </w:t>
        </w:r>
        <w:proofErr w:type="spellStart"/>
        <w:r w:rsidR="00573606">
          <w:t>keine</w:t>
        </w:r>
        <w:proofErr w:type="spellEnd"/>
        <w:r w:rsidR="00573606">
          <w:t xml:space="preserve"> </w:t>
        </w:r>
        <w:proofErr w:type="spellStart"/>
        <w:r w:rsidR="00573606">
          <w:t>Bausteine</w:t>
        </w:r>
        <w:proofErr w:type="spellEnd"/>
        <w:r w:rsidR="00573606">
          <w:t>.</w:t>
        </w:r>
      </w:ins>
    </w:p>
    <w:p w:rsidR="00612718" w:rsidRPr="00612718" w:rsidRDefault="00612718" w:rsidP="00612718">
      <w:pPr>
        <w:pStyle w:val="berschrift2"/>
      </w:pPr>
      <w:proofErr w:type="spellStart"/>
      <w:r>
        <w:t>Anlegen</w:t>
      </w:r>
      <w:proofErr w:type="spellEnd"/>
    </w:p>
    <w:p w:rsidR="00581FA6" w:rsidRDefault="00612718" w:rsidP="00612718">
      <w:pPr>
        <w:pStyle w:val="AufzhlungNachberschrift"/>
      </w:pPr>
      <w:r>
        <w:rPr>
          <w:noProof/>
          <w:lang w:eastAsia="de-DE" w:bidi="ar-SA"/>
        </w:rPr>
        <w:drawing>
          <wp:anchor distT="0" distB="0" distL="114300" distR="114300" simplePos="0" relativeHeight="251658240" behindDoc="1" locked="0" layoutInCell="1" allowOverlap="1" wp14:anchorId="097485B6" wp14:editId="563A5827">
            <wp:simplePos x="0" y="0"/>
            <wp:positionH relativeFrom="column">
              <wp:posOffset>4192905</wp:posOffset>
            </wp:positionH>
            <wp:positionV relativeFrom="paragraph">
              <wp:posOffset>90170</wp:posOffset>
            </wp:positionV>
            <wp:extent cx="1568450" cy="1185545"/>
            <wp:effectExtent l="0" t="0" r="0" b="0"/>
            <wp:wrapTight wrapText="bothSides">
              <wp:wrapPolygon edited="0">
                <wp:start x="0" y="0"/>
                <wp:lineTo x="0" y="21172"/>
                <wp:lineTo x="21250" y="21172"/>
                <wp:lineTo x="21250" y="0"/>
                <wp:lineTo x="0" y="0"/>
              </wp:wrapPolygon>
            </wp:wrapTight>
            <wp:docPr id="3" name="Grafik 3" descr="C:\Users\PIABOR~1\AppData\Local\Temp\SNAGHTML1ed4a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BOR~1\AppData\Local\Temp\SNAGHTML1ed4a6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Text markieren</w:t>
      </w:r>
    </w:p>
    <w:p w:rsidR="00612718" w:rsidRDefault="00612718" w:rsidP="00612718">
      <w:pPr>
        <w:pStyle w:val="AufzhlungNachberschrift"/>
      </w:pPr>
      <w:r>
        <w:t>Einfügen / Schnellbaustein / Auswahl im Schnellbausteinkatalog speichern</w:t>
      </w:r>
    </w:p>
    <w:p w:rsidR="00612718" w:rsidRDefault="00612718" w:rsidP="00612718">
      <w:pPr>
        <w:pStyle w:val="AufzhlungNachberschrift"/>
      </w:pPr>
      <w:r>
        <w:t xml:space="preserve">Name: </w:t>
      </w:r>
      <w:del w:id="1" w:author="Dietmar Gieringer" w:date="2013-04-29T19:48:00Z">
        <w:r w:rsidDel="00573606">
          <w:delText xml:space="preserve">möglichst </w:delText>
        </w:r>
      </w:del>
      <w:ins w:id="2" w:author="Dietmar Gieringer" w:date="2013-04-29T19:48:00Z">
        <w:r w:rsidR="00573606">
          <w:t>empfehlenswert</w:t>
        </w:r>
        <w:r w:rsidR="00573606">
          <w:t xml:space="preserve"> </w:t>
        </w:r>
      </w:ins>
      <w:r>
        <w:t>ohne Leerschritt</w:t>
      </w:r>
      <w:r>
        <w:br/>
        <w:t>Katalog: Schnellbausteine</w:t>
      </w:r>
      <w:ins w:id="3" w:author="Dietmar Gieringer" w:date="2013-04-29T19:48:00Z">
        <w:r w:rsidR="00573606">
          <w:t xml:space="preserve"> für allgemeine Texte</w:t>
        </w:r>
      </w:ins>
      <w:r>
        <w:br/>
        <w:t>Kategorie: Allgemein</w:t>
      </w:r>
      <w:ins w:id="4" w:author="Dietmar Gieringer" w:date="2013-04-29T19:49:00Z">
        <w:r w:rsidR="00573606">
          <w:t>, eigene Kategorien möglich</w:t>
        </w:r>
      </w:ins>
    </w:p>
    <w:p w:rsidR="00612718" w:rsidRDefault="00612718" w:rsidP="00612718">
      <w:pPr>
        <w:pStyle w:val="berschrift2"/>
      </w:pPr>
      <w:proofErr w:type="spellStart"/>
      <w:r>
        <w:t>Aufrufen</w:t>
      </w:r>
      <w:proofErr w:type="spellEnd"/>
      <w:r>
        <w:t xml:space="preserve"> in word</w:t>
      </w:r>
    </w:p>
    <w:p w:rsidR="00612718" w:rsidRDefault="00612718" w:rsidP="00612718">
      <w:pPr>
        <w:pStyle w:val="AufzhlungNachberschrift"/>
      </w:pPr>
      <w:r>
        <w:t xml:space="preserve">&lt;Name eintippen&gt; + </w:t>
      </w:r>
      <w:r>
        <w:rPr>
          <w:noProof/>
          <w:lang w:eastAsia="de-DE" w:bidi="ar-SA"/>
        </w:rPr>
        <w:drawing>
          <wp:inline distT="0" distB="0" distL="0" distR="0" wp14:anchorId="6709CCEE" wp14:editId="7E07A3BE">
            <wp:extent cx="158496" cy="16154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718" w:rsidRDefault="00612718" w:rsidP="00612718">
      <w:pPr>
        <w:pStyle w:val="AufzhlungNachberschrift"/>
      </w:pPr>
      <w:r>
        <w:t>Einfügen / Schnellbausteine</w:t>
      </w:r>
    </w:p>
    <w:p w:rsidR="00612718" w:rsidRDefault="00612718" w:rsidP="00612718">
      <w:pPr>
        <w:pStyle w:val="AufzhlungNachberschrift"/>
      </w:pPr>
      <w:r>
        <w:t>Einfügen / Schnellbausteine / Organizer für Bausteine</w:t>
      </w:r>
    </w:p>
    <w:p w:rsidR="00612718" w:rsidRDefault="00612718" w:rsidP="00612718">
      <w:pPr>
        <w:pStyle w:val="berschrift2"/>
      </w:pPr>
      <w:proofErr w:type="spellStart"/>
      <w:r>
        <w:t>Aufrufen</w:t>
      </w:r>
      <w:proofErr w:type="spellEnd"/>
      <w:r>
        <w:t xml:space="preserve"> in Outlook</w:t>
      </w:r>
    </w:p>
    <w:p w:rsidR="00612718" w:rsidDel="00573606" w:rsidRDefault="00612718" w:rsidP="00612718">
      <w:pPr>
        <w:pStyle w:val="AufzhlungNachberschrift"/>
        <w:rPr>
          <w:del w:id="5" w:author="Dietmar Gieringer" w:date="2013-04-29T19:49:00Z"/>
        </w:rPr>
      </w:pPr>
      <w:r>
        <w:t xml:space="preserve">&lt;Name eintippen&gt; </w:t>
      </w:r>
      <w:r>
        <w:rPr>
          <w:noProof/>
          <w:lang w:eastAsia="de-DE" w:bidi="ar-SA"/>
        </w:rPr>
        <w:drawing>
          <wp:inline distT="0" distB="0" distL="0" distR="0" wp14:anchorId="6F8702D8" wp14:editId="2985153A">
            <wp:extent cx="225552" cy="161544"/>
            <wp:effectExtent l="0" t="0" r="317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e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52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ins w:id="6" w:author="Dietmar Gieringer" w:date="2013-04-29T19:49:00Z">
        <w:r w:rsidR="00573606">
          <w:t xml:space="preserve"> oder </w:t>
        </w:r>
      </w:ins>
    </w:p>
    <w:p w:rsidR="00612718" w:rsidRDefault="00612718" w:rsidP="00612718">
      <w:pPr>
        <w:pStyle w:val="AufzhlungNachberschrift"/>
      </w:pPr>
      <w:r>
        <w:t xml:space="preserve">&lt;Name eintippen&gt; + </w:t>
      </w:r>
      <w:r>
        <w:rPr>
          <w:noProof/>
          <w:lang w:eastAsia="de-DE" w:bidi="ar-SA"/>
        </w:rPr>
        <w:drawing>
          <wp:inline distT="0" distB="0" distL="0" distR="0" wp14:anchorId="263BC0D3" wp14:editId="5D611785">
            <wp:extent cx="158496" cy="161544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718" w:rsidRDefault="00612718" w:rsidP="00612718">
      <w:pPr>
        <w:pStyle w:val="AufzhlungNachberschrift"/>
      </w:pPr>
      <w:r>
        <w:t>Einfügen / Schnellbausteine</w:t>
      </w:r>
    </w:p>
    <w:p w:rsidR="00612718" w:rsidRDefault="00612718" w:rsidP="00612718">
      <w:pPr>
        <w:pStyle w:val="AufzhlungNachberschrift"/>
      </w:pPr>
      <w:r>
        <w:t>Einfügen / Schnellbausteine / Organizer für Bausteine</w:t>
      </w:r>
    </w:p>
    <w:p w:rsidR="00581FA6" w:rsidRDefault="00581FA6" w:rsidP="00581FA6">
      <w:pPr>
        <w:pStyle w:val="berschrift2"/>
      </w:pPr>
      <w:proofErr w:type="spellStart"/>
      <w:r>
        <w:t>Löschen</w:t>
      </w:r>
      <w:proofErr w:type="spellEnd"/>
    </w:p>
    <w:p w:rsidR="00581FA6" w:rsidRDefault="00581FA6" w:rsidP="00581FA6">
      <w:pPr>
        <w:pStyle w:val="AufzhlungNachberschrift"/>
      </w:pPr>
      <w:r>
        <w:t>Einfügen / Schnellbausteine / Organizer für Bausteine</w:t>
      </w:r>
    </w:p>
    <w:p w:rsidR="00581FA6" w:rsidRDefault="00581FA6" w:rsidP="00581FA6">
      <w:pPr>
        <w:pStyle w:val="AufzhlungNachberschrift"/>
      </w:pPr>
      <w:r>
        <w:t>Markieren</w:t>
      </w:r>
    </w:p>
    <w:p w:rsidR="00581FA6" w:rsidRDefault="00581FA6" w:rsidP="00581FA6">
      <w:pPr>
        <w:pStyle w:val="AufzhlungNachberschrift"/>
      </w:pPr>
      <w:r>
        <w:t>Löschen</w:t>
      </w:r>
    </w:p>
    <w:p w:rsidR="00581FA6" w:rsidRDefault="00581FA6" w:rsidP="00581FA6">
      <w:pPr>
        <w:pStyle w:val="berschrift2"/>
      </w:pPr>
      <w:proofErr w:type="spellStart"/>
      <w:r>
        <w:t>Ändern</w:t>
      </w:r>
      <w:proofErr w:type="spellEnd"/>
    </w:p>
    <w:p w:rsidR="00581FA6" w:rsidRDefault="00581FA6" w:rsidP="00581FA6">
      <w:pPr>
        <w:pStyle w:val="AufzhlungNachberschrift"/>
      </w:pPr>
      <w:r>
        <w:t>Schnellbaustein in Dokument einfügen</w:t>
      </w:r>
    </w:p>
    <w:p w:rsidR="00581FA6" w:rsidRDefault="00573606" w:rsidP="00581FA6">
      <w:pPr>
        <w:pStyle w:val="AufzhlungNachberschrift"/>
      </w:pPr>
      <w:ins w:id="7" w:author="Dietmar Gieringer" w:date="2013-04-29T19:49:00Z">
        <w:r>
          <w:t xml:space="preserve">Text </w:t>
        </w:r>
      </w:ins>
      <w:del w:id="8" w:author="Dietmar Gieringer" w:date="2013-04-29T19:49:00Z">
        <w:r w:rsidR="00581FA6" w:rsidDel="00573606">
          <w:delText>Ä</w:delText>
        </w:r>
      </w:del>
      <w:ins w:id="9" w:author="Dietmar Gieringer" w:date="2013-04-29T19:49:00Z">
        <w:r>
          <w:t>ä</w:t>
        </w:r>
      </w:ins>
      <w:r w:rsidR="00581FA6">
        <w:t>ndern</w:t>
      </w:r>
    </w:p>
    <w:p w:rsidR="00581FA6" w:rsidRPr="00581FA6" w:rsidRDefault="00573606" w:rsidP="00581FA6">
      <w:pPr>
        <w:pStyle w:val="AufzhlungNachberschrift"/>
      </w:pPr>
      <w:ins w:id="10" w:author="Dietmar Gieringer" w:date="2013-04-29T19:49:00Z">
        <w:r>
          <w:t xml:space="preserve">Text </w:t>
        </w:r>
      </w:ins>
      <w:r w:rsidR="00581FA6">
        <w:t xml:space="preserve">erneut markieren und mit gleichem Namen </w:t>
      </w:r>
      <w:del w:id="11" w:author="Dietmar Gieringer" w:date="2013-04-29T19:49:00Z">
        <w:r w:rsidR="00581FA6" w:rsidDel="00573606">
          <w:delText>anlegen</w:delText>
        </w:r>
      </w:del>
      <w:ins w:id="12" w:author="Dietmar Gieringer" w:date="2013-04-29T19:49:00Z">
        <w:r>
          <w:t>speichern</w:t>
        </w:r>
      </w:ins>
    </w:p>
    <w:p w:rsidR="00612718" w:rsidRDefault="00581FA6" w:rsidP="00581FA6">
      <w:pPr>
        <w:pStyle w:val="berschrift1"/>
      </w:pPr>
      <w:proofErr w:type="spellStart"/>
      <w:r>
        <w:t>Besondere</w:t>
      </w:r>
      <w:proofErr w:type="spellEnd"/>
      <w:r>
        <w:t xml:space="preserve"> </w:t>
      </w:r>
      <w:proofErr w:type="spellStart"/>
      <w:r>
        <w:t>Bausteine</w:t>
      </w:r>
      <w:proofErr w:type="spellEnd"/>
    </w:p>
    <w:p w:rsidR="00581FA6" w:rsidRDefault="00581FA6" w:rsidP="00581FA6">
      <w:pPr>
        <w:pStyle w:val="berschrift2"/>
      </w:pPr>
      <w:proofErr w:type="spellStart"/>
      <w:r>
        <w:t>Schnelltabellen</w:t>
      </w:r>
      <w:proofErr w:type="spellEnd"/>
    </w:p>
    <w:p w:rsidR="00581FA6" w:rsidRDefault="00573606" w:rsidP="00581FA6">
      <w:pPr>
        <w:pStyle w:val="AufzhlungNachberschrift"/>
      </w:pPr>
      <w:ins w:id="13" w:author="Dietmar Gieringer" w:date="2013-04-29T19:49:00Z">
        <w:r>
          <w:t xml:space="preserve">Komplette </w:t>
        </w:r>
      </w:ins>
      <w:r w:rsidR="00581FA6">
        <w:t>Tabelle markieren</w:t>
      </w:r>
    </w:p>
    <w:p w:rsidR="00581FA6" w:rsidRDefault="00581FA6" w:rsidP="00581FA6">
      <w:pPr>
        <w:pStyle w:val="AufzhlungNachberschrift"/>
      </w:pPr>
      <w:r>
        <w:t>Einfügen / Tabelle / Schnelltabellen / Auswahl in Schnelltabellenkatalog speichern</w:t>
      </w:r>
      <w:r>
        <w:br/>
        <w:t xml:space="preserve">Oder </w:t>
      </w:r>
      <w:r>
        <w:br/>
        <w:t>Einfügen / Schnellbaustein / Auswahl im Schnellbausteinkatalog / Katalog: Schnelltabellen</w:t>
      </w:r>
    </w:p>
    <w:p w:rsidR="00581FA6" w:rsidRDefault="00581FA6" w:rsidP="00581FA6">
      <w:pPr>
        <w:pStyle w:val="AufzhlungNachberschrift"/>
      </w:pPr>
      <w:r>
        <w:t>Aufrufen:</w:t>
      </w:r>
      <w:r>
        <w:br/>
        <w:t xml:space="preserve">&lt;Name eintippen&gt; + </w:t>
      </w:r>
      <w:r>
        <w:rPr>
          <w:noProof/>
          <w:lang w:eastAsia="de-DE" w:bidi="ar-SA"/>
        </w:rPr>
        <w:drawing>
          <wp:inline distT="0" distB="0" distL="0" distR="0" wp14:anchorId="079F0420" wp14:editId="7A6DE696">
            <wp:extent cx="158496" cy="16154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lastRenderedPageBreak/>
        <w:t>Oder</w:t>
      </w:r>
      <w:r>
        <w:br/>
        <w:t>Einfügen / Tabelle / Schnelltabellen</w:t>
      </w:r>
    </w:p>
    <w:p w:rsidR="00581FA6" w:rsidRDefault="00581FA6" w:rsidP="00581FA6">
      <w:pPr>
        <w:pStyle w:val="berschrift2"/>
      </w:pPr>
      <w:r>
        <w:t xml:space="preserve">Kopf-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Fußzeilen</w:t>
      </w:r>
      <w:proofErr w:type="spellEnd"/>
    </w:p>
    <w:p w:rsidR="00581FA6" w:rsidRDefault="00581FA6" w:rsidP="00581FA6">
      <w:pPr>
        <w:pStyle w:val="AufzhlungNachberschrift"/>
      </w:pPr>
      <w:r>
        <w:t xml:space="preserve">Kopf- bzw. Fußzeile </w:t>
      </w:r>
      <w:ins w:id="14" w:author="Dietmar Gieringer" w:date="2013-04-29T19:49:00Z">
        <w:r w:rsidR="00573606">
          <w:t xml:space="preserve">komplett </w:t>
        </w:r>
      </w:ins>
      <w:r>
        <w:t>markieren</w:t>
      </w:r>
    </w:p>
    <w:p w:rsidR="00581FA6" w:rsidRDefault="00581FA6" w:rsidP="00581FA6">
      <w:pPr>
        <w:pStyle w:val="AufzhlungNachberschrift"/>
      </w:pPr>
      <w:r>
        <w:t>Einfügen / Kopfzeile / Auswahl im Kopfzeilenkatalog speichern</w:t>
      </w:r>
      <w:r>
        <w:br/>
      </w:r>
      <w:proofErr w:type="spellStart"/>
      <w:r>
        <w:t>Oder</w:t>
      </w:r>
      <w:proofErr w:type="spellEnd"/>
      <w:r>
        <w:t xml:space="preserve"> </w:t>
      </w:r>
      <w:r>
        <w:br/>
        <w:t>Einfügen / Schnellbaustein / Auswahl im Schnellbausteinkatalog / Katalog: Kopfzeile</w:t>
      </w:r>
    </w:p>
    <w:p w:rsidR="00581FA6" w:rsidRDefault="00581FA6" w:rsidP="00581FA6">
      <w:pPr>
        <w:pStyle w:val="AufzhlungNachberschrift"/>
      </w:pPr>
      <w:r>
        <w:t>Aufrufen:</w:t>
      </w:r>
      <w:r>
        <w:br/>
        <w:t xml:space="preserve">In Kopfzeile gehen, dann &lt;Name eintippen&gt; + </w:t>
      </w:r>
      <w:r>
        <w:rPr>
          <w:noProof/>
          <w:lang w:eastAsia="de-DE" w:bidi="ar-SA"/>
        </w:rPr>
        <w:drawing>
          <wp:inline distT="0" distB="0" distL="0" distR="0" wp14:anchorId="36AE635C" wp14:editId="5B269949">
            <wp:extent cx="158496" cy="161544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" cy="161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Oder</w:t>
      </w:r>
      <w:r>
        <w:br/>
        <w:t>Einfügen / Kopfzeile</w:t>
      </w:r>
    </w:p>
    <w:p w:rsidR="00581FA6" w:rsidRDefault="00581FA6" w:rsidP="00581FA6">
      <w:pPr>
        <w:pStyle w:val="berschrift2"/>
      </w:pPr>
      <w:proofErr w:type="spellStart"/>
      <w:r>
        <w:t>Weitere</w:t>
      </w:r>
      <w:proofErr w:type="spellEnd"/>
      <w:r>
        <w:t xml:space="preserve"> </w:t>
      </w:r>
      <w:proofErr w:type="spellStart"/>
      <w:r>
        <w:t>Schnellbausteine</w:t>
      </w:r>
      <w:proofErr w:type="spellEnd"/>
    </w:p>
    <w:p w:rsidR="00581FA6" w:rsidRDefault="00581FA6" w:rsidP="00581FA6">
      <w:pPr>
        <w:pStyle w:val="AufzhlungNachberschrift"/>
      </w:pPr>
      <w:r>
        <w:t>Einfügen / Deckblatt</w:t>
      </w:r>
    </w:p>
    <w:p w:rsidR="00581FA6" w:rsidRDefault="00581FA6" w:rsidP="00581FA6">
      <w:pPr>
        <w:pStyle w:val="AufzhlungNachberschrift"/>
      </w:pPr>
      <w:r>
        <w:t>Einfügen / Seitenzahl</w:t>
      </w:r>
      <w:ins w:id="15" w:author="Dietmar Gieringer" w:date="2013-04-29T19:50:00Z">
        <w:r w:rsidR="00573606">
          <w:t xml:space="preserve"> (auch im Format „Seite x von y“)</w:t>
        </w:r>
      </w:ins>
    </w:p>
    <w:p w:rsidR="00581FA6" w:rsidRDefault="00581FA6" w:rsidP="00581FA6">
      <w:pPr>
        <w:pStyle w:val="AufzhlungNachberschrift"/>
      </w:pPr>
      <w:r>
        <w:t>Einfügen / Textfeld</w:t>
      </w:r>
    </w:p>
    <w:p w:rsidR="00581FA6" w:rsidRDefault="00581FA6" w:rsidP="00581FA6">
      <w:pPr>
        <w:pStyle w:val="AufzhlungNachberschrift"/>
      </w:pPr>
      <w:r>
        <w:t>Seitenlayout / Wasserzeichen</w:t>
      </w:r>
    </w:p>
    <w:p w:rsidR="00581FA6" w:rsidRDefault="00581FA6" w:rsidP="00581FA6">
      <w:pPr>
        <w:pStyle w:val="AufzhlungNachberschrift"/>
      </w:pPr>
      <w:r>
        <w:t>Verweise / Inhaltsverzeichnis</w:t>
      </w:r>
    </w:p>
    <w:p w:rsidR="00E0548D" w:rsidRDefault="00E0548D" w:rsidP="00E0548D">
      <w:pPr>
        <w:pStyle w:val="berschrift1"/>
      </w:pPr>
      <w:proofErr w:type="spellStart"/>
      <w:r>
        <w:t>Formate</w:t>
      </w:r>
      <w:proofErr w:type="spellEnd"/>
    </w:p>
    <w:p w:rsidR="00E0548D" w:rsidRDefault="00E0548D" w:rsidP="00E0548D">
      <w:pPr>
        <w:pStyle w:val="AufzhlungNachberschrift"/>
      </w:pPr>
      <w:r>
        <w:t xml:space="preserve">Im Baustein werden </w:t>
      </w:r>
      <w:ins w:id="16" w:author="Dietmar Gieringer" w:date="2013-04-29T19:50:00Z">
        <w:r w:rsidR="00573606">
          <w:t xml:space="preserve">sowohl </w:t>
        </w:r>
      </w:ins>
      <w:r>
        <w:t xml:space="preserve">Zeichen- </w:t>
      </w:r>
      <w:del w:id="17" w:author="Dietmar Gieringer" w:date="2013-04-29T19:50:00Z">
        <w:r w:rsidDel="00573606">
          <w:delText xml:space="preserve">und </w:delText>
        </w:r>
      </w:del>
      <w:ins w:id="18" w:author="Dietmar Gieringer" w:date="2013-04-29T19:50:00Z">
        <w:r w:rsidR="00573606">
          <w:t>als auch</w:t>
        </w:r>
        <w:r w:rsidR="00573606">
          <w:t xml:space="preserve"> </w:t>
        </w:r>
      </w:ins>
      <w:r>
        <w:t>Absatzformate gespeichert</w:t>
      </w:r>
      <w:r>
        <w:br/>
      </w:r>
      <w:ins w:id="19" w:author="Dietmar Gieringer" w:date="2013-04-29T19:50:00Z">
        <w:r w:rsidR="00573606">
          <w:t xml:space="preserve">Beispielsweise </w:t>
        </w:r>
      </w:ins>
      <w:r>
        <w:t>Schriftart und -größe, Ausrichtung, Abstand davor/danach, Tabulatoren etc.</w:t>
      </w:r>
    </w:p>
    <w:p w:rsidR="00E0548D" w:rsidRDefault="00E0548D" w:rsidP="00E0548D">
      <w:pPr>
        <w:pStyle w:val="AufzhlungNachberschrift"/>
      </w:pPr>
      <w:r>
        <w:t>Nicht im Baustein gespeichert sind Seiten</w:t>
      </w:r>
      <w:ins w:id="20" w:author="Dietmar Gieringer" w:date="2013-04-29T19:50:00Z">
        <w:r w:rsidR="00573606">
          <w:t>- bzw. Abschnitts</w:t>
        </w:r>
      </w:ins>
      <w:r>
        <w:t>formate</w:t>
      </w:r>
    </w:p>
    <w:p w:rsidR="00E0548D" w:rsidRDefault="00E0548D" w:rsidP="00E0548D">
      <w:pPr>
        <w:pStyle w:val="berschrift1"/>
      </w:pPr>
      <w:proofErr w:type="spellStart"/>
      <w:r>
        <w:t>Speicherorte</w:t>
      </w:r>
      <w:proofErr w:type="spellEnd"/>
    </w:p>
    <w:p w:rsidR="00E0548D" w:rsidRDefault="00573606" w:rsidP="00E0548D">
      <w:pPr>
        <w:pStyle w:val="AufzhlungNachberschrift"/>
        <w:rPr>
          <w:ins w:id="21" w:author="Dietmar Gieringer" w:date="2013-04-29T19:51:00Z"/>
        </w:rPr>
      </w:pPr>
      <w:ins w:id="22" w:author="Dietmar Gieringer" w:date="2013-04-29T19:51:00Z">
        <w:r>
          <w:t xml:space="preserve">Für die </w:t>
        </w:r>
      </w:ins>
      <w:proofErr w:type="spellStart"/>
      <w:r w:rsidR="00E0548D">
        <w:t>Autokorrektur</w:t>
      </w:r>
      <w:proofErr w:type="spellEnd"/>
      <w:r w:rsidR="00E0548D">
        <w:t xml:space="preserve">: Datei mit Endung </w:t>
      </w:r>
      <w:proofErr w:type="spellStart"/>
      <w:r w:rsidR="00E0548D">
        <w:t>ACL</w:t>
      </w:r>
      <w:proofErr w:type="spellEnd"/>
    </w:p>
    <w:p w:rsidR="00573606" w:rsidRDefault="00573606" w:rsidP="00E0548D">
      <w:pPr>
        <w:pStyle w:val="AufzhlungNachberschrift"/>
      </w:pPr>
      <w:ins w:id="23" w:author="Dietmar Gieringer" w:date="2013-04-29T19:51:00Z">
        <w:r>
          <w:t xml:space="preserve">Für formatierte Texte in der </w:t>
        </w:r>
        <w:proofErr w:type="spellStart"/>
        <w:r>
          <w:t>Autokorrektur</w:t>
        </w:r>
        <w:proofErr w:type="spellEnd"/>
        <w:r>
          <w:t>: Normal.dotm</w:t>
        </w:r>
      </w:ins>
      <w:bookmarkStart w:id="24" w:name="_GoBack"/>
      <w:bookmarkEnd w:id="24"/>
    </w:p>
    <w:p w:rsidR="00E0548D" w:rsidRDefault="00573606" w:rsidP="00E0548D">
      <w:pPr>
        <w:pStyle w:val="AufzhlungNachberschrift"/>
      </w:pPr>
      <w:ins w:id="25" w:author="Dietmar Gieringer" w:date="2013-04-29T19:51:00Z">
        <w:r>
          <w:t xml:space="preserve">Für die </w:t>
        </w:r>
      </w:ins>
      <w:r w:rsidR="00E0548D">
        <w:t xml:space="preserve">Schnellbausteine </w:t>
      </w:r>
      <w:ins w:id="26" w:author="Dietmar Gieringer" w:date="2013-04-29T19:51:00Z">
        <w:r>
          <w:t xml:space="preserve">in </w:t>
        </w:r>
      </w:ins>
      <w:r w:rsidR="00E0548D">
        <w:t>Word: Buildingblocks.dotx</w:t>
      </w:r>
    </w:p>
    <w:p w:rsidR="00E0548D" w:rsidRPr="00E0548D" w:rsidRDefault="00573606" w:rsidP="00E0548D">
      <w:pPr>
        <w:pStyle w:val="AufzhlungNachberschrift"/>
      </w:pPr>
      <w:ins w:id="27" w:author="Dietmar Gieringer" w:date="2013-04-29T19:51:00Z">
        <w:r>
          <w:t xml:space="preserve">Für die </w:t>
        </w:r>
      </w:ins>
      <w:r w:rsidR="00E0548D">
        <w:t xml:space="preserve">Schnellbausteine </w:t>
      </w:r>
      <w:ins w:id="28" w:author="Dietmar Gieringer" w:date="2013-04-29T19:51:00Z">
        <w:r>
          <w:t xml:space="preserve">in </w:t>
        </w:r>
      </w:ins>
      <w:r w:rsidR="00E0548D">
        <w:t>Outlook: NormalEMail.dotm</w:t>
      </w:r>
    </w:p>
    <w:sectPr w:rsidR="00E0548D" w:rsidRPr="00E0548D" w:rsidSect="00A3024D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71C" w:rsidRDefault="003E571C" w:rsidP="007332C1">
      <w:pPr>
        <w:spacing w:before="0" w:after="0" w:line="240" w:lineRule="auto"/>
      </w:pPr>
      <w:r>
        <w:separator/>
      </w:r>
    </w:p>
  </w:endnote>
  <w:endnote w:type="continuationSeparator" w:id="0">
    <w:p w:rsidR="003E571C" w:rsidRDefault="003E571C" w:rsidP="007332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1C" w:rsidRPr="00156BB8" w:rsidRDefault="00573606">
    <w:pPr>
      <w:pStyle w:val="Fuzeile"/>
      <w:rPr>
        <w:lang w:val="de-DE"/>
      </w:rPr>
    </w:pPr>
    <w:sdt>
      <w:sdtPr>
        <w:rPr>
          <w:lang w:val="de-DE"/>
        </w:rPr>
        <w:alias w:val="Veröffentlichungsdatum"/>
        <w:tag w:val=""/>
        <w:id w:val="-475614306"/>
        <w:dataBinding w:prefixMappings="xmlns:ns0='http://schemas.microsoft.com/office/2006/coverPageProps' " w:xpath="/ns0:CoverPageProperties[1]/ns0:PublishDate[1]" w:storeItemID="{55AF091B-3C7A-41E3-B477-F2FDAA23CFDA}"/>
        <w:date w:fullDate="2013-04-28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3E571C">
          <w:rPr>
            <w:lang w:val="de-DE"/>
          </w:rPr>
          <w:t>28.04.2013</w:t>
        </w:r>
      </w:sdtContent>
    </w:sdt>
    <w:r w:rsidR="003E571C" w:rsidRPr="00156BB8">
      <w:rPr>
        <w:lang w:val="de-DE"/>
      </w:rPr>
      <w:tab/>
    </w:r>
    <w:r w:rsidR="003E571C" w:rsidRPr="00156BB8">
      <w:rPr>
        <w:lang w:val="de-DE"/>
      </w:rPr>
      <w:tab/>
      <w:t xml:space="preserve">Seite </w:t>
    </w:r>
    <w:r w:rsidR="003E571C" w:rsidRPr="00156BB8">
      <w:fldChar w:fldCharType="begin"/>
    </w:r>
    <w:r w:rsidR="003E571C" w:rsidRPr="00156BB8">
      <w:rPr>
        <w:lang w:val="de-DE"/>
      </w:rPr>
      <w:instrText>PAGE  \* Arabic  \* MERGEFORMAT</w:instrText>
    </w:r>
    <w:r w:rsidR="003E571C" w:rsidRPr="00156BB8">
      <w:fldChar w:fldCharType="separate"/>
    </w:r>
    <w:r>
      <w:rPr>
        <w:noProof/>
        <w:lang w:val="de-DE"/>
      </w:rPr>
      <w:t>2</w:t>
    </w:r>
    <w:r w:rsidR="003E571C" w:rsidRPr="00156BB8">
      <w:fldChar w:fldCharType="end"/>
    </w:r>
    <w:r w:rsidR="003E571C" w:rsidRPr="00156BB8">
      <w:rPr>
        <w:lang w:val="de-DE"/>
      </w:rPr>
      <w:t xml:space="preserve"> von </w:t>
    </w:r>
    <w:r w:rsidR="003E571C" w:rsidRPr="00156BB8">
      <w:fldChar w:fldCharType="begin"/>
    </w:r>
    <w:r w:rsidR="003E571C" w:rsidRPr="00156BB8">
      <w:rPr>
        <w:lang w:val="de-DE"/>
      </w:rPr>
      <w:instrText>NUMPAGES  \* Arabic  \* MERGEFORMAT</w:instrText>
    </w:r>
    <w:r w:rsidR="003E571C" w:rsidRPr="00156BB8">
      <w:fldChar w:fldCharType="separate"/>
    </w:r>
    <w:r>
      <w:rPr>
        <w:noProof/>
        <w:lang w:val="de-DE"/>
      </w:rPr>
      <w:t>2</w:t>
    </w:r>
    <w:r w:rsidR="003E571C" w:rsidRPr="00156BB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71C" w:rsidRDefault="003E571C" w:rsidP="007332C1">
      <w:pPr>
        <w:spacing w:before="0" w:after="0" w:line="240" w:lineRule="auto"/>
      </w:pPr>
      <w:r>
        <w:separator/>
      </w:r>
    </w:p>
  </w:footnote>
  <w:footnote w:type="continuationSeparator" w:id="0">
    <w:p w:rsidR="003E571C" w:rsidRDefault="003E571C" w:rsidP="007332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71C" w:rsidRDefault="003E571C">
    <w:pPr>
      <w:pStyle w:val="Kopfzeile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7810F7D" wp14:editId="6D3C07B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60720" cy="281940"/>
              <wp:effectExtent l="0" t="0" r="0" b="63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571C" w:rsidRDefault="00573606" w:rsidP="00CB542B">
                          <w:pPr>
                            <w:tabs>
                              <w:tab w:val="right" w:pos="8505"/>
                            </w:tabs>
                            <w:spacing w:after="0" w:line="240" w:lineRule="auto"/>
                            <w:rPr>
                              <w:lang w:val="de-DE"/>
                            </w:rPr>
                          </w:pPr>
                          <w:sdt>
                            <w:sdtPr>
                              <w:rPr>
                                <w:lang w:val="de-DE"/>
                              </w:rPr>
                              <w:alias w:val="Titel"/>
                              <w:id w:val="7867924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E571C">
                                <w:rPr>
                                  <w:lang w:val="de-DE"/>
                                </w:rPr>
                                <w:t>Schnellbausteine</w:t>
                              </w:r>
                            </w:sdtContent>
                          </w:sdt>
                          <w:r w:rsidR="003E571C">
                            <w:rPr>
                              <w:lang w:val="de-DE"/>
                            </w:rPr>
                            <w:tab/>
                            <w:t>Pia Bork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0;margin-top:0;width:453.6pt;height:22.2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" o:allowincell="f" filled="f" stroked="f">
              <v:textbox style="mso-fit-shape-to-text:t" inset=",0,,0">
                <w:txbxContent>
                  <w:p w:rsidR="003E571C" w:rsidRDefault="003E571C" w:rsidP="00CB542B">
                    <w:pPr>
                      <w:tabs>
                        <w:tab w:val="right" w:pos="8505"/>
                      </w:tabs>
                      <w:spacing w:after="0" w:line="240" w:lineRule="auto"/>
                      <w:rPr>
                        <w:lang w:val="de-DE"/>
                      </w:rPr>
                    </w:pPr>
                    <w:sdt>
                      <w:sdtPr>
                        <w:rPr>
                          <w:lang w:val="de-DE"/>
                        </w:rPr>
                        <w:alias w:val="Titel"/>
                        <w:id w:val="78679243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>
                          <w:rPr>
                            <w:lang w:val="de-DE"/>
                          </w:rPr>
                          <w:t>Schnellbausteine</w:t>
                        </w:r>
                      </w:sdtContent>
                    </w:sdt>
                    <w:r>
                      <w:rPr>
                        <w:lang w:val="de-DE"/>
                      </w:rPr>
                      <w:tab/>
                      <w:t>Pia Bork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30131D4" wp14:editId="4FE161F7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899795" cy="281940"/>
              <wp:effectExtent l="0" t="0" r="0" b="635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28194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571C" w:rsidRDefault="003E571C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573606" w:rsidRPr="00573606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0;width:70.85pt;height:22.2pt;z-index:251662336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" o:allowincell="f" fillcolor="#4f81bd [3204]" stroked="f">
              <v:textbox style="mso-fit-shape-to-text:t" inset=",0,,0">
                <w:txbxContent>
                  <w:p w:rsidR="003E571C" w:rsidRDefault="003E571C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573606" w:rsidRPr="00573606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F7D"/>
    <w:multiLevelType w:val="hybridMultilevel"/>
    <w:tmpl w:val="DC9C0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64CD3"/>
    <w:multiLevelType w:val="hybridMultilevel"/>
    <w:tmpl w:val="E8F6E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71E9E"/>
    <w:multiLevelType w:val="hybridMultilevel"/>
    <w:tmpl w:val="981269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E222B"/>
    <w:multiLevelType w:val="hybridMultilevel"/>
    <w:tmpl w:val="F7A060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E5C60"/>
    <w:multiLevelType w:val="hybridMultilevel"/>
    <w:tmpl w:val="1CECF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944FA"/>
    <w:multiLevelType w:val="hybridMultilevel"/>
    <w:tmpl w:val="F496B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55857"/>
    <w:multiLevelType w:val="hybridMultilevel"/>
    <w:tmpl w:val="AF143A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866C6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>
    <w:nsid w:val="57540BE4"/>
    <w:multiLevelType w:val="hybridMultilevel"/>
    <w:tmpl w:val="C5282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F80804"/>
    <w:multiLevelType w:val="hybridMultilevel"/>
    <w:tmpl w:val="5866A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F17D1"/>
    <w:multiLevelType w:val="multilevel"/>
    <w:tmpl w:val="4F4C8C90"/>
    <w:lvl w:ilvl="0">
      <w:start w:val="1"/>
      <w:numFmt w:val="bullet"/>
      <w:pStyle w:val="AufzhlungNachberschrif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1">
    <w:nsid w:val="7EB54523"/>
    <w:multiLevelType w:val="hybridMultilevel"/>
    <w:tmpl w:val="3B908E58"/>
    <w:lvl w:ilvl="0" w:tplc="A82E8F4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11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mailMerge>
    <w:mainDocumentType w:val="formLetters"/>
    <w:dataType w:val="textFile"/>
    <w:activeRecord w:val="-1"/>
  </w:mailMerge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18"/>
    <w:rsid w:val="000521FB"/>
    <w:rsid w:val="00062172"/>
    <w:rsid w:val="00080BF7"/>
    <w:rsid w:val="000818A4"/>
    <w:rsid w:val="000C04E6"/>
    <w:rsid w:val="000E0649"/>
    <w:rsid w:val="000E3994"/>
    <w:rsid w:val="000F4A05"/>
    <w:rsid w:val="0010276A"/>
    <w:rsid w:val="00125B47"/>
    <w:rsid w:val="00156BB8"/>
    <w:rsid w:val="0016608D"/>
    <w:rsid w:val="00176976"/>
    <w:rsid w:val="00176F49"/>
    <w:rsid w:val="00190712"/>
    <w:rsid w:val="00192E63"/>
    <w:rsid w:val="00195BEA"/>
    <w:rsid w:val="001A6130"/>
    <w:rsid w:val="001C3DFA"/>
    <w:rsid w:val="001D6C46"/>
    <w:rsid w:val="001E6E86"/>
    <w:rsid w:val="002066A1"/>
    <w:rsid w:val="00210715"/>
    <w:rsid w:val="0022422A"/>
    <w:rsid w:val="00224E46"/>
    <w:rsid w:val="0023469A"/>
    <w:rsid w:val="002503D5"/>
    <w:rsid w:val="002534E3"/>
    <w:rsid w:val="00293F8E"/>
    <w:rsid w:val="002D363F"/>
    <w:rsid w:val="002E1929"/>
    <w:rsid w:val="002E5795"/>
    <w:rsid w:val="002F2D03"/>
    <w:rsid w:val="002F434E"/>
    <w:rsid w:val="00311649"/>
    <w:rsid w:val="0034142F"/>
    <w:rsid w:val="00371067"/>
    <w:rsid w:val="00394A6B"/>
    <w:rsid w:val="003A55FE"/>
    <w:rsid w:val="003B09CA"/>
    <w:rsid w:val="003C323A"/>
    <w:rsid w:val="003D2EBD"/>
    <w:rsid w:val="003D6EBA"/>
    <w:rsid w:val="003E1EF6"/>
    <w:rsid w:val="003E571C"/>
    <w:rsid w:val="003F3AD4"/>
    <w:rsid w:val="0040089D"/>
    <w:rsid w:val="00431769"/>
    <w:rsid w:val="00437A7D"/>
    <w:rsid w:val="00454B72"/>
    <w:rsid w:val="00456E8D"/>
    <w:rsid w:val="0047646E"/>
    <w:rsid w:val="004A5459"/>
    <w:rsid w:val="004A7D22"/>
    <w:rsid w:val="004B1410"/>
    <w:rsid w:val="005413F1"/>
    <w:rsid w:val="005476FA"/>
    <w:rsid w:val="00553DB8"/>
    <w:rsid w:val="005701B0"/>
    <w:rsid w:val="00573606"/>
    <w:rsid w:val="00581FA6"/>
    <w:rsid w:val="00586E6A"/>
    <w:rsid w:val="00597707"/>
    <w:rsid w:val="005A57E7"/>
    <w:rsid w:val="005C622C"/>
    <w:rsid w:val="005F0065"/>
    <w:rsid w:val="00612718"/>
    <w:rsid w:val="006234A0"/>
    <w:rsid w:val="0067562D"/>
    <w:rsid w:val="00697072"/>
    <w:rsid w:val="006A314B"/>
    <w:rsid w:val="006A75BA"/>
    <w:rsid w:val="006B6DA2"/>
    <w:rsid w:val="006D3680"/>
    <w:rsid w:val="006D4302"/>
    <w:rsid w:val="006D78A7"/>
    <w:rsid w:val="006E3842"/>
    <w:rsid w:val="006F26AA"/>
    <w:rsid w:val="006F5A52"/>
    <w:rsid w:val="00711730"/>
    <w:rsid w:val="007262B2"/>
    <w:rsid w:val="007332C1"/>
    <w:rsid w:val="00771596"/>
    <w:rsid w:val="00782ED5"/>
    <w:rsid w:val="007A1256"/>
    <w:rsid w:val="007B0A8C"/>
    <w:rsid w:val="007F059C"/>
    <w:rsid w:val="007F7B42"/>
    <w:rsid w:val="00806709"/>
    <w:rsid w:val="00820109"/>
    <w:rsid w:val="008265E4"/>
    <w:rsid w:val="008363B2"/>
    <w:rsid w:val="00857574"/>
    <w:rsid w:val="00862E55"/>
    <w:rsid w:val="00862EC7"/>
    <w:rsid w:val="0088772E"/>
    <w:rsid w:val="008A4F27"/>
    <w:rsid w:val="008C20B3"/>
    <w:rsid w:val="008C6ED1"/>
    <w:rsid w:val="008E539E"/>
    <w:rsid w:val="008F22B6"/>
    <w:rsid w:val="0090166E"/>
    <w:rsid w:val="0091662D"/>
    <w:rsid w:val="009203AD"/>
    <w:rsid w:val="00966124"/>
    <w:rsid w:val="009667B0"/>
    <w:rsid w:val="009A0E39"/>
    <w:rsid w:val="009E3F45"/>
    <w:rsid w:val="00A3024D"/>
    <w:rsid w:val="00A36757"/>
    <w:rsid w:val="00A40FC4"/>
    <w:rsid w:val="00A50C91"/>
    <w:rsid w:val="00AA63BD"/>
    <w:rsid w:val="00AC4E7A"/>
    <w:rsid w:val="00AF165F"/>
    <w:rsid w:val="00B02CAF"/>
    <w:rsid w:val="00B664D5"/>
    <w:rsid w:val="00B87E14"/>
    <w:rsid w:val="00B957AB"/>
    <w:rsid w:val="00BE647C"/>
    <w:rsid w:val="00BF417D"/>
    <w:rsid w:val="00C05417"/>
    <w:rsid w:val="00C15530"/>
    <w:rsid w:val="00C548D4"/>
    <w:rsid w:val="00C564FF"/>
    <w:rsid w:val="00C65DCF"/>
    <w:rsid w:val="00C8710F"/>
    <w:rsid w:val="00CA016E"/>
    <w:rsid w:val="00CB10EC"/>
    <w:rsid w:val="00CB42C6"/>
    <w:rsid w:val="00CB542B"/>
    <w:rsid w:val="00CC0C97"/>
    <w:rsid w:val="00D20BE7"/>
    <w:rsid w:val="00D348F1"/>
    <w:rsid w:val="00D46CBD"/>
    <w:rsid w:val="00D561A2"/>
    <w:rsid w:val="00D56EAC"/>
    <w:rsid w:val="00D74D89"/>
    <w:rsid w:val="00D97E63"/>
    <w:rsid w:val="00DC0213"/>
    <w:rsid w:val="00DD67F3"/>
    <w:rsid w:val="00E01E18"/>
    <w:rsid w:val="00E0548D"/>
    <w:rsid w:val="00E2784F"/>
    <w:rsid w:val="00E32FBC"/>
    <w:rsid w:val="00E53B3F"/>
    <w:rsid w:val="00E55707"/>
    <w:rsid w:val="00E65290"/>
    <w:rsid w:val="00E67CE1"/>
    <w:rsid w:val="00E7590D"/>
    <w:rsid w:val="00E868E8"/>
    <w:rsid w:val="00E974B6"/>
    <w:rsid w:val="00E97DE5"/>
    <w:rsid w:val="00EE722A"/>
    <w:rsid w:val="00EE7719"/>
    <w:rsid w:val="00EF5C1D"/>
    <w:rsid w:val="00F0231A"/>
    <w:rsid w:val="00F1016C"/>
    <w:rsid w:val="00F40ACE"/>
    <w:rsid w:val="00F52DE0"/>
    <w:rsid w:val="00F602E7"/>
    <w:rsid w:val="00F65A8F"/>
    <w:rsid w:val="00F664A7"/>
    <w:rsid w:val="00F847EC"/>
    <w:rsid w:val="00FB06CB"/>
    <w:rsid w:val="00FB1599"/>
    <w:rsid w:val="00FC19EB"/>
    <w:rsid w:val="00FC4182"/>
    <w:rsid w:val="00FC6186"/>
    <w:rsid w:val="00FE212D"/>
    <w:rsid w:val="00FE3103"/>
    <w:rsid w:val="00FE751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30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4302"/>
    <w:pPr>
      <w:numPr>
        <w:numId w:val="29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small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D4302"/>
    <w:pPr>
      <w:numPr>
        <w:ilvl w:val="1"/>
        <w:numId w:val="29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D4302"/>
    <w:pPr>
      <w:numPr>
        <w:ilvl w:val="2"/>
        <w:numId w:val="29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D4302"/>
    <w:pPr>
      <w:numPr>
        <w:ilvl w:val="3"/>
        <w:numId w:val="29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D4302"/>
    <w:pPr>
      <w:numPr>
        <w:ilvl w:val="4"/>
        <w:numId w:val="29"/>
      </w:numPr>
      <w:pBdr>
        <w:bottom w:val="single" w:sz="6" w:space="1" w:color="4F81BD" w:themeColor="accent1"/>
      </w:pBdr>
      <w:spacing w:before="300" w:after="0"/>
      <w:outlineLvl w:val="4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6D4302"/>
    <w:pPr>
      <w:numPr>
        <w:ilvl w:val="5"/>
        <w:numId w:val="29"/>
      </w:numPr>
      <w:pBdr>
        <w:bottom w:val="dotted" w:sz="6" w:space="1" w:color="4F81BD" w:themeColor="accent1"/>
      </w:pBdr>
      <w:spacing w:before="300" w:after="0"/>
      <w:outlineLvl w:val="5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6D4302"/>
    <w:pPr>
      <w:numPr>
        <w:ilvl w:val="6"/>
        <w:numId w:val="29"/>
      </w:numPr>
      <w:spacing w:before="300" w:after="0"/>
      <w:outlineLvl w:val="6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4302"/>
    <w:pPr>
      <w:numPr>
        <w:ilvl w:val="7"/>
        <w:numId w:val="29"/>
      </w:numPr>
      <w:spacing w:before="300" w:after="0"/>
      <w:outlineLvl w:val="7"/>
    </w:pPr>
    <w:rPr>
      <w:small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4302"/>
    <w:pPr>
      <w:numPr>
        <w:ilvl w:val="8"/>
        <w:numId w:val="29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4302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"/>
    <w:qFormat/>
    <w:rsid w:val="006D4302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6D4302"/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D4302"/>
    <w:rPr>
      <w:b/>
      <w:bCs/>
      <w:small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4302"/>
    <w:rPr>
      <w:smallCaps/>
      <w:spacing w:val="15"/>
      <w:shd w:val="clear" w:color="auto" w:fill="DBE5F1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4302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4302"/>
    <w:rPr>
      <w:small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430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D4302"/>
    <w:rPr>
      <w:b/>
      <w:bCs/>
      <w:color w:val="365F91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430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4302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6D4302"/>
    <w:rPr>
      <w:b/>
      <w:bCs/>
    </w:rPr>
  </w:style>
  <w:style w:type="character" w:styleId="Hervorhebung">
    <w:name w:val="Emphasis"/>
    <w:uiPriority w:val="20"/>
    <w:qFormat/>
    <w:rsid w:val="006D430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6D430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D4302"/>
    <w:rPr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6D4302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6D4302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430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4302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6D4302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6D4302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6D4302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6D4302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6D4302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4302"/>
    <w:pPr>
      <w:numPr>
        <w:numId w:val="0"/>
      </w:num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302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4302"/>
    <w:rPr>
      <w:sz w:val="20"/>
      <w:szCs w:val="20"/>
    </w:rPr>
  </w:style>
  <w:style w:type="character" w:styleId="Seitenzahl">
    <w:name w:val="page number"/>
    <w:basedOn w:val="Absatz-Standardschriftart"/>
    <w:uiPriority w:val="99"/>
    <w:unhideWhenUsed/>
    <w:rsid w:val="006D4302"/>
    <w:rPr>
      <w:rFonts w:eastAsiaTheme="minorEastAsia" w:cstheme="minorBidi"/>
      <w:bCs w:val="0"/>
      <w:iCs w:val="0"/>
      <w:szCs w:val="22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43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30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30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3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30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3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30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D4302"/>
    <w:rPr>
      <w:color w:val="808080"/>
    </w:rPr>
  </w:style>
  <w:style w:type="paragraph" w:customStyle="1" w:styleId="AufzhlungNachberschrift">
    <w:name w:val="AufzählungNachÜberschrift"/>
    <w:basedOn w:val="Listenabsatz"/>
    <w:qFormat/>
    <w:rsid w:val="006D4302"/>
    <w:pPr>
      <w:numPr>
        <w:numId w:val="30"/>
      </w:numPr>
      <w:tabs>
        <w:tab w:val="right" w:pos="7938"/>
      </w:tabs>
    </w:pPr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30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4302"/>
    <w:pPr>
      <w:numPr>
        <w:numId w:val="29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small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D4302"/>
    <w:pPr>
      <w:numPr>
        <w:ilvl w:val="1"/>
        <w:numId w:val="29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D4302"/>
    <w:pPr>
      <w:numPr>
        <w:ilvl w:val="2"/>
        <w:numId w:val="29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D4302"/>
    <w:pPr>
      <w:numPr>
        <w:ilvl w:val="3"/>
        <w:numId w:val="29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D4302"/>
    <w:pPr>
      <w:numPr>
        <w:ilvl w:val="4"/>
        <w:numId w:val="29"/>
      </w:numPr>
      <w:pBdr>
        <w:bottom w:val="single" w:sz="6" w:space="1" w:color="4F81BD" w:themeColor="accent1"/>
      </w:pBdr>
      <w:spacing w:before="300" w:after="0"/>
      <w:outlineLvl w:val="4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6D4302"/>
    <w:pPr>
      <w:numPr>
        <w:ilvl w:val="5"/>
        <w:numId w:val="29"/>
      </w:numPr>
      <w:pBdr>
        <w:bottom w:val="dotted" w:sz="6" w:space="1" w:color="4F81BD" w:themeColor="accent1"/>
      </w:pBdr>
      <w:spacing w:before="300" w:after="0"/>
      <w:outlineLvl w:val="5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6D4302"/>
    <w:pPr>
      <w:numPr>
        <w:ilvl w:val="6"/>
        <w:numId w:val="29"/>
      </w:numPr>
      <w:spacing w:before="300" w:after="0"/>
      <w:outlineLvl w:val="6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4302"/>
    <w:pPr>
      <w:numPr>
        <w:ilvl w:val="7"/>
        <w:numId w:val="29"/>
      </w:numPr>
      <w:spacing w:before="300" w:after="0"/>
      <w:outlineLvl w:val="7"/>
    </w:pPr>
    <w:rPr>
      <w:small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4302"/>
    <w:pPr>
      <w:numPr>
        <w:ilvl w:val="8"/>
        <w:numId w:val="29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4302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"/>
    <w:qFormat/>
    <w:rsid w:val="006D4302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6D4302"/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D4302"/>
    <w:rPr>
      <w:b/>
      <w:bCs/>
      <w:small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4302"/>
    <w:rPr>
      <w:smallCaps/>
      <w:spacing w:val="15"/>
      <w:shd w:val="clear" w:color="auto" w:fill="DBE5F1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4302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4302"/>
    <w:rPr>
      <w:small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430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D4302"/>
    <w:rPr>
      <w:b/>
      <w:bCs/>
      <w:color w:val="365F91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430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4302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6D4302"/>
    <w:rPr>
      <w:b/>
      <w:bCs/>
    </w:rPr>
  </w:style>
  <w:style w:type="character" w:styleId="Hervorhebung">
    <w:name w:val="Emphasis"/>
    <w:uiPriority w:val="20"/>
    <w:qFormat/>
    <w:rsid w:val="006D430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6D430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D4302"/>
    <w:rPr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6D4302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6D4302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430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4302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6D4302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6D4302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6D4302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6D4302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6D4302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4302"/>
    <w:pPr>
      <w:numPr>
        <w:numId w:val="0"/>
      </w:num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302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4302"/>
    <w:rPr>
      <w:sz w:val="20"/>
      <w:szCs w:val="20"/>
    </w:rPr>
  </w:style>
  <w:style w:type="character" w:styleId="Seitenzahl">
    <w:name w:val="page number"/>
    <w:basedOn w:val="Absatz-Standardschriftart"/>
    <w:uiPriority w:val="99"/>
    <w:unhideWhenUsed/>
    <w:rsid w:val="006D4302"/>
    <w:rPr>
      <w:rFonts w:eastAsiaTheme="minorEastAsia" w:cstheme="minorBidi"/>
      <w:bCs w:val="0"/>
      <w:iCs w:val="0"/>
      <w:szCs w:val="22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43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30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30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3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30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3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30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D4302"/>
    <w:rPr>
      <w:color w:val="808080"/>
    </w:rPr>
  </w:style>
  <w:style w:type="paragraph" w:customStyle="1" w:styleId="AufzhlungNachberschrift">
    <w:name w:val="AufzählungNachÜberschrift"/>
    <w:basedOn w:val="Listenabsatz"/>
    <w:qFormat/>
    <w:rsid w:val="006D4302"/>
    <w:pPr>
      <w:numPr>
        <w:numId w:val="30"/>
      </w:numPr>
      <w:tabs>
        <w:tab w:val="right" w:pos="7938"/>
      </w:tabs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Skrip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2013-04-28T00:00:00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69C998-CCC0-486B-B645-CFAEA148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Skript.dotx</Template>
  <TotalTime>0</TotalTime>
  <Pages>2</Pages>
  <Words>279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Schnellbausteine</vt:lpstr>
    </vt:vector>
  </TitlesOfParts>
  <Company>Office Training München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Schnellbausteine</dc:title>
  <dc:creator>Pia  Bork</dc:creator>
  <cp:lastModifiedBy>Dietmar Gieringer</cp:lastModifiedBy>
  <cp:revision>4</cp:revision>
  <cp:lastPrinted>2013-04-28T16:00:00Z</cp:lastPrinted>
  <dcterms:created xsi:type="dcterms:W3CDTF">2013-04-29T17:47:00Z</dcterms:created>
  <dcterms:modified xsi:type="dcterms:W3CDTF">2013-04-29T17:51:00Z</dcterms:modified>
</cp:coreProperties>
</file>